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1B1B66B" w:rsidR="002D45DD" w:rsidRDefault="00AE79E0" w:rsidP="00D841E3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>
              <w:t>release 9</w:t>
            </w:r>
            <w:r w:rsidRPr="009F3703">
              <w:t>.0</w:t>
            </w:r>
            <w:r w:rsidR="002D45DD" w:rsidRPr="009F3703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4C1021E" w:rsidR="00357C5E" w:rsidRDefault="00E10BC5" w:rsidP="00357C5E">
            <w:pPr>
              <w:pStyle w:val="SICode"/>
            </w:pPr>
            <w:r w:rsidRPr="002329B8">
              <w:t>AMP</w:t>
            </w:r>
            <w:r>
              <w:t>LSK</w:t>
            </w:r>
            <w:r w:rsidR="0068373C">
              <w:t>2</w:t>
            </w:r>
            <w:r w:rsidR="005113F7">
              <w:t>03</w:t>
            </w:r>
          </w:p>
        </w:tc>
        <w:tc>
          <w:tcPr>
            <w:tcW w:w="6327" w:type="dxa"/>
          </w:tcPr>
          <w:p w14:paraId="3AE55F2B" w14:textId="39C1BC0A" w:rsidR="00357C5E" w:rsidRDefault="002329B8" w:rsidP="00357C5E">
            <w:pPr>
              <w:pStyle w:val="SIComponentTitle"/>
            </w:pPr>
            <w:r w:rsidRPr="002329B8">
              <w:t>Feed race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1DB63417" w:rsidR="00320155" w:rsidRDefault="00427903" w:rsidP="007C1263">
            <w:pPr>
              <w:pStyle w:val="SIText-Bold"/>
            </w:pPr>
            <w:r w:rsidRPr="00427903">
              <w:t>Applicatio</w:t>
            </w:r>
            <w:r w:rsidR="00721080">
              <w:t>n</w:t>
            </w:r>
          </w:p>
        </w:tc>
        <w:tc>
          <w:tcPr>
            <w:tcW w:w="6327" w:type="dxa"/>
          </w:tcPr>
          <w:p w14:paraId="0EEA1171" w14:textId="54A3EB37" w:rsidR="002329B8" w:rsidRPr="002329B8" w:rsidRDefault="002329B8" w:rsidP="002329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29B8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move animals along a race and </w:t>
            </w:r>
            <w:r w:rsidR="00431308">
              <w:rPr>
                <w:rStyle w:val="SITempText-Green"/>
                <w:color w:val="000000" w:themeColor="text1"/>
                <w:sz w:val="20"/>
              </w:rPr>
              <w:t>i</w:t>
            </w:r>
            <w:r w:rsidRPr="002329B8">
              <w:rPr>
                <w:rStyle w:val="SITempText-Green"/>
                <w:color w:val="000000" w:themeColor="text1"/>
                <w:sz w:val="20"/>
              </w:rPr>
              <w:t>nto the slaughter floor.</w:t>
            </w:r>
          </w:p>
          <w:p w14:paraId="0E060290" w14:textId="03E63947" w:rsidR="002329B8" w:rsidRPr="002329B8" w:rsidRDefault="002329B8" w:rsidP="002329B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29B8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E10BC5">
              <w:rPr>
                <w:rStyle w:val="SITempText-Green"/>
                <w:color w:val="000000" w:themeColor="text1"/>
                <w:sz w:val="20"/>
              </w:rPr>
              <w:t>applies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 to workers</w:t>
            </w:r>
            <w:r w:rsidR="00E10BC5">
              <w:rPr>
                <w:rStyle w:val="SITempText-Green"/>
                <w:color w:val="000000" w:themeColor="text1"/>
                <w:sz w:val="20"/>
              </w:rPr>
              <w:t xml:space="preserve"> who work under general supervision, to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 feed </w:t>
            </w:r>
            <w:r w:rsidR="00FE3A8B">
              <w:rPr>
                <w:rStyle w:val="SITempText-Green"/>
                <w:color w:val="000000" w:themeColor="text1"/>
                <w:sz w:val="20"/>
              </w:rPr>
              <w:t>animals</w:t>
            </w:r>
            <w:r w:rsidR="00FE3A8B" w:rsidRPr="002329B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2329B8">
              <w:rPr>
                <w:rStyle w:val="SITempText-Green"/>
                <w:color w:val="000000" w:themeColor="text1"/>
                <w:sz w:val="20"/>
              </w:rPr>
              <w:t xml:space="preserve">from pens to the slaughter floor at </w:t>
            </w:r>
            <w:r w:rsidR="00A347AA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22CA9F6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D3AB5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="008D3AB5" w:rsidRPr="0018245B">
              <w:rPr>
                <w:rStyle w:val="SITempText-Green"/>
                <w:color w:val="000000" w:themeColor="text1"/>
                <w:sz w:val="20"/>
              </w:rPr>
              <w:t xml:space="preserve">regulations,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legislation and standards that apply to the workplace. </w:t>
            </w:r>
          </w:p>
          <w:p w14:paraId="7BFB992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29FFE48" w:rsidR="006B0A1A" w:rsidRDefault="006B0A1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1116C">
        <w:trPr>
          <w:trHeight w:val="447"/>
        </w:trPr>
        <w:tc>
          <w:tcPr>
            <w:tcW w:w="2689" w:type="dxa"/>
          </w:tcPr>
          <w:p w14:paraId="200766C1" w14:textId="695AC876" w:rsidR="00715042" w:rsidRPr="00715042" w:rsidRDefault="00D9385D" w:rsidP="00C1116C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EDFFDEF" w:rsidR="00BE46B2" w:rsidRDefault="00E10BC5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0BC5" w14:paraId="4B1B92E6" w14:textId="77777777" w:rsidTr="000C695D">
        <w:trPr>
          <w:tblHeader/>
        </w:trPr>
        <w:tc>
          <w:tcPr>
            <w:tcW w:w="2689" w:type="dxa"/>
          </w:tcPr>
          <w:p w14:paraId="11C906FA" w14:textId="629C0980" w:rsidR="00E10BC5" w:rsidRPr="00FC7269" w:rsidRDefault="00E10BC5" w:rsidP="00C1116C">
            <w:pPr>
              <w:pStyle w:val="SIText"/>
            </w:pPr>
            <w:r>
              <w:t>1. Prepare to feed race</w:t>
            </w:r>
          </w:p>
        </w:tc>
        <w:tc>
          <w:tcPr>
            <w:tcW w:w="6327" w:type="dxa"/>
          </w:tcPr>
          <w:p w14:paraId="7D04A3FA" w14:textId="77777777" w:rsidR="00E10BC5" w:rsidRDefault="00E10BC5" w:rsidP="00E10BC5">
            <w:pPr>
              <w:pStyle w:val="SIText"/>
            </w:pPr>
            <w:r>
              <w:t>1.1 Receive work instructions and clarify where required</w:t>
            </w:r>
          </w:p>
          <w:p w14:paraId="7E1057A8" w14:textId="797E7749" w:rsidR="00E10BC5" w:rsidRDefault="00E10BC5" w:rsidP="00E10BC5">
            <w:pPr>
              <w:pStyle w:val="SIText"/>
            </w:pPr>
            <w:r>
              <w:t>1.2 Identify workplace health and safety requirements for task</w:t>
            </w:r>
            <w:r w:rsidR="007B05E4">
              <w:t>, including personal protective equipment</w:t>
            </w:r>
          </w:p>
          <w:p w14:paraId="2176071E" w14:textId="77777777" w:rsidR="00E10BC5" w:rsidRDefault="00E10BC5" w:rsidP="00E10BC5">
            <w:pPr>
              <w:pStyle w:val="SIText"/>
            </w:pPr>
            <w:r>
              <w:t>1.3 Identify animal welfare requirements</w:t>
            </w:r>
          </w:p>
          <w:p w14:paraId="05706C5F" w14:textId="42F87447" w:rsidR="00A347AA" w:rsidRDefault="00E10BC5">
            <w:pPr>
              <w:pStyle w:val="SIText"/>
            </w:pPr>
            <w:r>
              <w:t>1.4 Identify requirements for mob separation</w:t>
            </w:r>
          </w:p>
          <w:p w14:paraId="681D6794" w14:textId="3927F656" w:rsidR="00C61FF7" w:rsidRPr="00FC7269" w:rsidRDefault="00C61FF7" w:rsidP="00C1116C">
            <w:pPr>
              <w:pStyle w:val="SIText"/>
            </w:pPr>
            <w:r>
              <w:t>1.5 Identify animals that may be inappropriate for the race</w:t>
            </w:r>
            <w:r w:rsidR="00D03FB9">
              <w:t>,</w:t>
            </w:r>
            <w:r>
              <w:t xml:space="preserve"> following workplace instructions</w:t>
            </w:r>
          </w:p>
        </w:tc>
      </w:tr>
      <w:tr w:rsidR="006D0065" w14:paraId="1915290A" w14:textId="77777777" w:rsidTr="000F31BE">
        <w:tc>
          <w:tcPr>
            <w:tcW w:w="2689" w:type="dxa"/>
          </w:tcPr>
          <w:p w14:paraId="4CA92DE3" w14:textId="7C0FAB3F" w:rsidR="006D0065" w:rsidRDefault="009C64EC" w:rsidP="006D0065">
            <w:pPr>
              <w:pStyle w:val="SIText"/>
            </w:pPr>
            <w:r>
              <w:t>2</w:t>
            </w:r>
            <w:r w:rsidR="006D0065">
              <w:t xml:space="preserve">. Feed </w:t>
            </w:r>
            <w:r w:rsidR="006B0A1A">
              <w:t xml:space="preserve">animals </w:t>
            </w:r>
            <w:r>
              <w:t xml:space="preserve">along </w:t>
            </w:r>
            <w:r w:rsidR="006D0065">
              <w:t>race</w:t>
            </w:r>
          </w:p>
        </w:tc>
        <w:tc>
          <w:tcPr>
            <w:tcW w:w="6327" w:type="dxa"/>
          </w:tcPr>
          <w:p w14:paraId="5F377C63" w14:textId="6C980706" w:rsidR="006D0065" w:rsidRDefault="009C64EC" w:rsidP="006D0065">
            <w:pPr>
              <w:pStyle w:val="SIText"/>
            </w:pPr>
            <w:r>
              <w:t>2</w:t>
            </w:r>
            <w:r w:rsidR="006D0065">
              <w:t xml:space="preserve">.1 Feed animals into race effectively and humanely </w:t>
            </w:r>
            <w:r w:rsidR="00431308">
              <w:t xml:space="preserve">by </w:t>
            </w:r>
            <w:r w:rsidR="00D65C6C">
              <w:t>following</w:t>
            </w:r>
            <w:r w:rsidR="006D0065">
              <w:t xml:space="preserve"> workplace and regulatory requirements</w:t>
            </w:r>
          </w:p>
          <w:p w14:paraId="5188FACB" w14:textId="27D094D6" w:rsidR="00C61FF7" w:rsidRDefault="00C61FF7" w:rsidP="006D0065">
            <w:pPr>
              <w:pStyle w:val="SIText"/>
            </w:pPr>
            <w:r>
              <w:t xml:space="preserve">2.2 Maintain flow of animals along race to meet production requirements, </w:t>
            </w:r>
            <w:r w:rsidR="00D65C6C">
              <w:t>while minimising stress on animals</w:t>
            </w:r>
          </w:p>
          <w:p w14:paraId="6EABC7B7" w14:textId="5CE505CC" w:rsidR="006D0065" w:rsidRDefault="009C64EC" w:rsidP="006D0065">
            <w:pPr>
              <w:pStyle w:val="SIText"/>
            </w:pPr>
            <w:r>
              <w:t>2</w:t>
            </w:r>
            <w:r w:rsidR="006D0065">
              <w:t>.</w:t>
            </w:r>
            <w:r w:rsidR="00C61FF7">
              <w:t>3</w:t>
            </w:r>
            <w:r>
              <w:t xml:space="preserve"> </w:t>
            </w:r>
            <w:r w:rsidR="006D0065">
              <w:t xml:space="preserve">Use goads </w:t>
            </w:r>
            <w:r w:rsidR="00D65C6C">
              <w:t>only as last resort</w:t>
            </w:r>
            <w:r w:rsidR="00C61FF7">
              <w:t xml:space="preserve">, following </w:t>
            </w:r>
            <w:r w:rsidR="006D0065">
              <w:t>workplace requirements</w:t>
            </w:r>
          </w:p>
          <w:p w14:paraId="11523057" w14:textId="00299171" w:rsidR="006D0065" w:rsidRDefault="009C64EC" w:rsidP="006D0065">
            <w:pPr>
              <w:pStyle w:val="SIText"/>
            </w:pPr>
            <w:r>
              <w:t>2.</w:t>
            </w:r>
            <w:r w:rsidR="00C61FF7">
              <w:t>4</w:t>
            </w:r>
            <w:r w:rsidR="006D0065">
              <w:t xml:space="preserve"> Segregate </w:t>
            </w:r>
            <w:r w:rsidR="006B0A1A">
              <w:t xml:space="preserve">animals </w:t>
            </w:r>
            <w:r w:rsidR="00C61FF7">
              <w:t xml:space="preserve">following </w:t>
            </w:r>
            <w:r w:rsidR="006D0065">
              <w:t>work instructions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2T11:26:00Z" w16du:dateUtc="2025-11-12T00:26:00Z"/>
        </w:rPr>
      </w:pPr>
    </w:p>
    <w:p w14:paraId="7A9098AE" w14:textId="77777777" w:rsidR="00E81017" w:rsidRDefault="00E81017" w:rsidP="00E81017">
      <w:pPr>
        <w:rPr>
          <w:ins w:id="1" w:author="Jenni Oldfield" w:date="2025-11-12T11:26:00Z" w16du:dateUtc="2025-11-12T00:2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81017" w:rsidRPr="00C32CE5" w:rsidDel="00A069E1" w14:paraId="3CA3BAA7" w14:textId="30EFB773" w:rsidTr="0020652E">
        <w:trPr>
          <w:ins w:id="2" w:author="Jenni Oldfield" w:date="2025-11-12T11:26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E383C" w14:textId="2B5A8B56" w:rsidR="00E81017" w:rsidRPr="00C32CE5" w:rsidDel="00A069E1" w:rsidRDefault="00E81017" w:rsidP="0020652E">
            <w:pPr>
              <w:spacing w:after="160" w:line="259" w:lineRule="auto"/>
              <w:rPr>
                <w:ins w:id="3" w:author="Jenni Oldfield" w:date="2025-11-12T11:26:00Z" w16du:dateUtc="2025-11-12T00:26:00Z"/>
                <w:moveFrom w:id="4" w:author="Lucinda O'Brien" w:date="2025-11-13T10:26:00Z" w16du:dateUtc="2025-11-12T23:26:00Z"/>
                <w:b/>
              </w:rPr>
            </w:pPr>
            <w:moveFromRangeStart w:id="5" w:author="Lucinda O'Brien" w:date="2025-11-13T10:26:00Z" w:name="move213922001"/>
            <w:moveFrom w:id="6" w:author="Lucinda O'Brien" w:date="2025-11-13T10:26:00Z" w16du:dateUtc="2025-11-12T23:26:00Z">
              <w:ins w:id="7" w:author="Jenni Oldfield" w:date="2025-11-12T11:26:00Z" w16du:dateUtc="2025-11-12T00:26:00Z">
                <w:r w:rsidRPr="00C32CE5" w:rsidDel="00A069E1">
                  <w:rPr>
                    <w:b/>
                  </w:rPr>
                  <w:t xml:space="preserve">Range </w:t>
                </w:r>
                <w:r w:rsidDel="00A069E1">
                  <w:rPr>
                    <w:b/>
                  </w:rPr>
                  <w:t>o</w:t>
                </w:r>
                <w:r w:rsidRPr="00C32CE5" w:rsidDel="00A069E1">
                  <w:rPr>
                    <w:b/>
                  </w:rPr>
                  <w:t>f Conditions</w:t>
                </w:r>
              </w:ins>
            </w:moveFrom>
          </w:p>
          <w:p w14:paraId="2600145D" w14:textId="266C2363" w:rsidR="00E81017" w:rsidRPr="002D6693" w:rsidDel="00A069E1" w:rsidRDefault="00E81017" w:rsidP="0020652E">
            <w:pPr>
              <w:pStyle w:val="SIText-Italics"/>
              <w:rPr>
                <w:ins w:id="8" w:author="Jenni Oldfield" w:date="2025-11-12T11:26:00Z" w16du:dateUtc="2025-11-12T00:26:00Z"/>
                <w:moveFrom w:id="9" w:author="Lucinda O'Brien" w:date="2025-11-13T10:26:00Z" w16du:dateUtc="2025-11-12T23:26:00Z"/>
              </w:rPr>
            </w:pPr>
            <w:moveFrom w:id="10" w:author="Lucinda O'Brien" w:date="2025-11-13T10:26:00Z" w16du:dateUtc="2025-11-12T23:26:00Z">
              <w:ins w:id="11" w:author="Jenni Oldfield" w:date="2025-11-12T11:26:00Z" w16du:dateUtc="2025-11-12T00:26:00Z">
                <w:r w:rsidRPr="002D6693" w:rsidDel="00A069E1">
                  <w:t xml:space="preserve">This section specifies different work environments and conditions </w:t>
                </w:r>
                <w:r w:rsidDel="00A069E1">
                  <w:t>in which the task may be performed</w:t>
                </w:r>
                <w:r w:rsidRPr="002D6693" w:rsidDel="00A069E1">
                  <w:t xml:space="preserve">. </w:t>
                </w:r>
              </w:ins>
            </w:moveFrom>
          </w:p>
          <w:p w14:paraId="6C1A00F5" w14:textId="401CEE53" w:rsidR="00E81017" w:rsidRPr="00C32CE5" w:rsidDel="00A069E1" w:rsidRDefault="00E81017" w:rsidP="0020652E">
            <w:pPr>
              <w:pStyle w:val="SIText-Italics"/>
              <w:rPr>
                <w:ins w:id="12" w:author="Jenni Oldfield" w:date="2025-11-12T11:26:00Z" w16du:dateUtc="2025-11-12T00:26:00Z"/>
                <w:moveFrom w:id="13" w:author="Lucinda O'Brien" w:date="2025-11-13T10:26:00Z" w16du:dateUtc="2025-11-12T23:26:00Z"/>
              </w:rPr>
            </w:pPr>
            <w:moveFrom w:id="14" w:author="Lucinda O'Brien" w:date="2025-11-13T10:26:00Z" w16du:dateUtc="2025-11-12T23:26:00Z">
              <w:ins w:id="15" w:author="Jenni Oldfield" w:date="2025-11-12T11:26:00Z" w16du:dateUtc="2025-11-12T00:26:00Z">
                <w:r w:rsidRPr="002D6693" w:rsidDel="00A069E1">
                  <w:t xml:space="preserve">This unit must be delivered in one of the following </w:t>
                </w:r>
                <w:r w:rsidDel="00A069E1">
                  <w:t>registered meat processing wor</w:t>
                </w:r>
                <w:r w:rsidRPr="002D6693" w:rsidDel="00A069E1">
                  <w:t>k environments.</w:t>
                </w:r>
              </w:ins>
            </w:moveFrom>
          </w:p>
        </w:tc>
      </w:tr>
      <w:tr w:rsidR="00E81017" w:rsidRPr="00C32CE5" w:rsidDel="00A069E1" w14:paraId="2E063725" w14:textId="20802561" w:rsidTr="0020652E">
        <w:trPr>
          <w:ins w:id="16" w:author="Jenni Oldfield" w:date="2025-11-12T11:2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780D" w14:textId="5BF7A9C4" w:rsidR="00E81017" w:rsidRPr="00C32CE5" w:rsidDel="00A069E1" w:rsidRDefault="00E81017" w:rsidP="0020652E">
            <w:pPr>
              <w:pStyle w:val="SIText"/>
              <w:rPr>
                <w:ins w:id="17" w:author="Jenni Oldfield" w:date="2025-11-12T11:26:00Z" w16du:dateUtc="2025-11-12T00:26:00Z"/>
                <w:moveFrom w:id="18" w:author="Lucinda O'Brien" w:date="2025-11-13T10:26:00Z" w16du:dateUtc="2025-11-12T23:26:00Z"/>
              </w:rPr>
            </w:pPr>
            <w:moveFrom w:id="19" w:author="Lucinda O'Brien" w:date="2025-11-13T10:26:00Z" w16du:dateUtc="2025-11-12T23:26:00Z">
              <w:ins w:id="20" w:author="Jenni Oldfield" w:date="2025-11-12T11:26:00Z" w16du:dateUtc="2025-11-12T00:26:00Z">
                <w:r w:rsidRPr="00C32CE5" w:rsidDel="00A069E1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6D54" w14:textId="657236DE" w:rsidR="00E81017" w:rsidRPr="00C32CE5" w:rsidDel="00A069E1" w:rsidRDefault="00E81017" w:rsidP="0020652E">
            <w:pPr>
              <w:pStyle w:val="SIBulletList1"/>
              <w:rPr>
                <w:ins w:id="21" w:author="Jenni Oldfield" w:date="2025-11-12T11:26:00Z" w16du:dateUtc="2025-11-12T00:26:00Z"/>
                <w:moveFrom w:id="22" w:author="Lucinda O'Brien" w:date="2025-11-13T10:26:00Z" w16du:dateUtc="2025-11-12T23:26:00Z"/>
              </w:rPr>
            </w:pPr>
            <w:moveFrom w:id="23" w:author="Lucinda O'Brien" w:date="2025-11-13T10:26:00Z" w16du:dateUtc="2025-11-12T23:26:00Z">
              <w:ins w:id="24" w:author="Jenni Oldfield" w:date="2025-11-12T11:26:00Z" w16du:dateUtc="2025-11-12T00:26:00Z">
                <w:r w:rsidRPr="00C32CE5" w:rsidDel="00A069E1">
                  <w:t xml:space="preserve">operating fewer than four days a week with a small throughput for one or more, small or large, species, or </w:t>
                </w:r>
              </w:ins>
            </w:moveFrom>
          </w:p>
          <w:p w14:paraId="6F2D0ADA" w14:textId="1A3FE6A6" w:rsidR="00E81017" w:rsidRPr="00C32CE5" w:rsidDel="00A069E1" w:rsidRDefault="00E81017" w:rsidP="0020652E">
            <w:pPr>
              <w:pStyle w:val="SIBulletList1"/>
              <w:rPr>
                <w:ins w:id="25" w:author="Jenni Oldfield" w:date="2025-11-12T11:26:00Z" w16du:dateUtc="2025-11-12T00:26:00Z"/>
                <w:moveFrom w:id="26" w:author="Lucinda O'Brien" w:date="2025-11-13T10:26:00Z" w16du:dateUtc="2025-11-12T23:26:00Z"/>
                <w:i/>
              </w:rPr>
            </w:pPr>
            <w:moveFrom w:id="27" w:author="Lucinda O'Brien" w:date="2025-11-13T10:26:00Z" w16du:dateUtc="2025-11-12T23:26:00Z">
              <w:ins w:id="28" w:author="Jenni Oldfield" w:date="2025-11-12T11:26:00Z" w16du:dateUtc="2025-11-12T00:26:00Z">
                <w:r w:rsidRPr="00C32CE5" w:rsidDel="00A069E1">
                  <w:t>employing fewer than four workers on the processing floor</w:t>
                </w:r>
              </w:ins>
            </w:moveFrom>
          </w:p>
        </w:tc>
      </w:tr>
      <w:tr w:rsidR="00E81017" w:rsidRPr="00C32CE5" w:rsidDel="00A069E1" w14:paraId="025C4CDD" w14:textId="1470EE7E" w:rsidTr="0020652E">
        <w:trPr>
          <w:ins w:id="29" w:author="Jenni Oldfield" w:date="2025-11-12T11:2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5A49" w14:textId="3CCB95A8" w:rsidR="00E81017" w:rsidRPr="00C32CE5" w:rsidDel="00A069E1" w:rsidRDefault="00E81017" w:rsidP="0020652E">
            <w:pPr>
              <w:pStyle w:val="SIText"/>
              <w:rPr>
                <w:ins w:id="30" w:author="Jenni Oldfield" w:date="2025-11-12T11:26:00Z" w16du:dateUtc="2025-11-12T00:26:00Z"/>
                <w:moveFrom w:id="31" w:author="Lucinda O'Brien" w:date="2025-11-13T10:26:00Z" w16du:dateUtc="2025-11-12T23:26:00Z"/>
              </w:rPr>
            </w:pPr>
            <w:moveFrom w:id="32" w:author="Lucinda O'Brien" w:date="2025-11-13T10:26:00Z" w16du:dateUtc="2025-11-12T23:26:00Z">
              <w:ins w:id="33" w:author="Jenni Oldfield" w:date="2025-11-12T11:26:00Z" w16du:dateUtc="2025-11-12T00:26:00Z">
                <w:r w:rsidRPr="00C32CE5" w:rsidDel="00A069E1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A862C" w14:textId="51B29C90" w:rsidR="00E81017" w:rsidRPr="00C32CE5" w:rsidDel="00A069E1" w:rsidRDefault="00E81017" w:rsidP="0020652E">
            <w:pPr>
              <w:pStyle w:val="SIBulletList1"/>
              <w:rPr>
                <w:ins w:id="34" w:author="Jenni Oldfield" w:date="2025-11-12T11:26:00Z" w16du:dateUtc="2025-11-12T00:26:00Z"/>
                <w:moveFrom w:id="35" w:author="Lucinda O'Brien" w:date="2025-11-13T10:26:00Z" w16du:dateUtc="2025-11-12T23:26:00Z"/>
              </w:rPr>
            </w:pPr>
            <w:moveFrom w:id="36" w:author="Lucinda O'Brien" w:date="2025-11-13T10:26:00Z" w16du:dateUtc="2025-11-12T23:26:00Z">
              <w:ins w:id="37" w:author="Jenni Oldfield" w:date="2025-11-12T11:26:00Z" w16du:dateUtc="2025-11-12T00:26:00Z">
                <w:r w:rsidRPr="00C32CE5" w:rsidDel="00A069E1">
                  <w:t xml:space="preserve">operating more than four days a week with a throughput for one or more, small or large, species, or </w:t>
                </w:r>
              </w:ins>
            </w:moveFrom>
          </w:p>
          <w:p w14:paraId="44DA3627" w14:textId="77E12C64" w:rsidR="00E81017" w:rsidRPr="00C32CE5" w:rsidDel="00A069E1" w:rsidRDefault="00E81017" w:rsidP="0020652E">
            <w:pPr>
              <w:pStyle w:val="SIBulletList1"/>
              <w:rPr>
                <w:ins w:id="38" w:author="Jenni Oldfield" w:date="2025-11-12T11:26:00Z" w16du:dateUtc="2025-11-12T00:26:00Z"/>
                <w:moveFrom w:id="39" w:author="Lucinda O'Brien" w:date="2025-11-13T10:26:00Z" w16du:dateUtc="2025-11-12T23:26:00Z"/>
              </w:rPr>
            </w:pPr>
            <w:moveFrom w:id="40" w:author="Lucinda O'Brien" w:date="2025-11-13T10:26:00Z" w16du:dateUtc="2025-11-12T23:26:00Z">
              <w:ins w:id="41" w:author="Jenni Oldfield" w:date="2025-11-12T11:26:00Z" w16du:dateUtc="2025-11-12T00:26:00Z">
                <w:r w:rsidRPr="00C32CE5" w:rsidDel="00A069E1">
                  <w:t>employing more than four workers on the processing floor</w:t>
                </w:r>
              </w:ins>
            </w:moveFrom>
          </w:p>
        </w:tc>
      </w:tr>
      <w:moveFromRangeEnd w:id="5"/>
    </w:tbl>
    <w:p w14:paraId="0AE6AB91" w14:textId="77777777" w:rsidR="00E81017" w:rsidRDefault="00E8101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1243A3E2" w:rsidR="00CF29BC" w:rsidRPr="00042300" w:rsidRDefault="009C64EC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04B4077" w:rsidR="00CF29BC" w:rsidRPr="00042300" w:rsidRDefault="009C64EC" w:rsidP="00C1116C">
            <w:pPr>
              <w:pStyle w:val="SIBulletList1"/>
              <w:tabs>
                <w:tab w:val="clear" w:pos="357"/>
                <w:tab w:val="num" w:pos="360"/>
              </w:tabs>
            </w:pPr>
            <w:r>
              <w:t>Interpret key element</w:t>
            </w:r>
            <w:r w:rsidR="005D402A">
              <w:t>s</w:t>
            </w:r>
            <w:r>
              <w:t xml:space="preserve"> of workplace requirements</w:t>
            </w:r>
          </w:p>
        </w:tc>
      </w:tr>
      <w:tr w:rsidR="009C64EC" w14:paraId="6A7CB5F7" w14:textId="77777777" w:rsidTr="000F31BE">
        <w:tc>
          <w:tcPr>
            <w:tcW w:w="2689" w:type="dxa"/>
          </w:tcPr>
          <w:p w14:paraId="6BB19BD3" w14:textId="23390F76" w:rsidR="009C64EC" w:rsidRDefault="009C64EC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7B3DEF2" w14:textId="31174F5D" w:rsidR="009C64EC" w:rsidRDefault="009C64EC" w:rsidP="009C64EC">
            <w:pPr>
              <w:pStyle w:val="SIBulletList1"/>
              <w:tabs>
                <w:tab w:val="clear" w:pos="357"/>
                <w:tab w:val="num" w:pos="360"/>
              </w:tabs>
            </w:pPr>
            <w:r>
              <w:t xml:space="preserve">Interact with other stock handlers </w:t>
            </w:r>
            <w:r w:rsidR="00D246ED">
              <w:t xml:space="preserve">and/or supervisor </w:t>
            </w:r>
            <w:r>
              <w:t>to move stock</w:t>
            </w:r>
          </w:p>
        </w:tc>
      </w:tr>
      <w:tr w:rsidR="00CF29BC" w14:paraId="44C5474C" w14:textId="77777777" w:rsidTr="000F31BE">
        <w:tc>
          <w:tcPr>
            <w:tcW w:w="2689" w:type="dxa"/>
          </w:tcPr>
          <w:p w14:paraId="577F0A9B" w14:textId="2B55176E" w:rsidR="00CF29BC" w:rsidRPr="00042300" w:rsidRDefault="009C64EC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FC6B2C7" w14:textId="59246150" w:rsidR="00E4130D" w:rsidRPr="00042300" w:rsidRDefault="009C64EC" w:rsidP="00E4130D">
            <w:pPr>
              <w:pStyle w:val="SIBulletList1"/>
            </w:pPr>
            <w:r>
              <w:t>Count stock and monitor flow of stock through race to meet production requirements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26:00Z" w16du:dateUtc="2025-11-12T23:26:00Z"/>
        </w:rPr>
      </w:pPr>
    </w:p>
    <w:tbl>
      <w:tblPr>
        <w:tblStyle w:val="TableGrid"/>
        <w:tblpPr w:leftFromText="180" w:rightFromText="180" w:vertAnchor="text" w:horzAnchor="margin" w:tblpY="11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69E1" w:rsidRPr="00C32CE5" w14:paraId="64A9827C" w14:textId="77777777" w:rsidTr="00A069E1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A1C7B" w14:textId="77777777" w:rsidR="00A069E1" w:rsidRPr="00C32CE5" w:rsidRDefault="00A069E1" w:rsidP="00A069E1">
            <w:pPr>
              <w:spacing w:after="160" w:line="259" w:lineRule="auto"/>
              <w:rPr>
                <w:moveTo w:id="43" w:author="Lucinda O'Brien" w:date="2025-11-13T10:26:00Z" w16du:dateUtc="2025-11-12T23:26:00Z"/>
                <w:b/>
              </w:rPr>
            </w:pPr>
            <w:moveToRangeStart w:id="44" w:author="Lucinda O'Brien" w:date="2025-11-13T10:26:00Z" w:name="move213922001"/>
            <w:moveTo w:id="45" w:author="Lucinda O'Brien" w:date="2025-11-13T10:26:00Z" w16du:dateUtc="2025-11-12T23:2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26A38A2E" w14:textId="77777777" w:rsidR="00A069E1" w:rsidRPr="002D6693" w:rsidRDefault="00A069E1" w:rsidP="00A069E1">
            <w:pPr>
              <w:pStyle w:val="SIText-Italics"/>
              <w:rPr>
                <w:moveTo w:id="46" w:author="Lucinda O'Brien" w:date="2025-11-13T10:26:00Z" w16du:dateUtc="2025-11-12T23:26:00Z"/>
              </w:rPr>
            </w:pPr>
            <w:moveTo w:id="47" w:author="Lucinda O'Brien" w:date="2025-11-13T10:26:00Z" w16du:dateUtc="2025-11-12T23:2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AF8C4F9" w14:textId="77777777" w:rsidR="00A069E1" w:rsidRPr="00C32CE5" w:rsidRDefault="00A069E1" w:rsidP="00A069E1">
            <w:pPr>
              <w:pStyle w:val="SIText-Italics"/>
              <w:rPr>
                <w:moveTo w:id="48" w:author="Lucinda O'Brien" w:date="2025-11-13T10:26:00Z" w16du:dateUtc="2025-11-12T23:26:00Z"/>
              </w:rPr>
            </w:pPr>
            <w:moveTo w:id="49" w:author="Lucinda O'Brien" w:date="2025-11-13T10:26:00Z" w16du:dateUtc="2025-11-12T23:2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A069E1" w:rsidRPr="00C32CE5" w14:paraId="0B19D661" w14:textId="77777777" w:rsidTr="00A069E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BCF7" w14:textId="77777777" w:rsidR="00A069E1" w:rsidRPr="00C32CE5" w:rsidRDefault="00A069E1" w:rsidP="00A069E1">
            <w:pPr>
              <w:pStyle w:val="SIText"/>
              <w:rPr>
                <w:moveTo w:id="50" w:author="Lucinda O'Brien" w:date="2025-11-13T10:26:00Z" w16du:dateUtc="2025-11-12T23:26:00Z"/>
              </w:rPr>
            </w:pPr>
            <w:moveTo w:id="51" w:author="Lucinda O'Brien" w:date="2025-11-13T10:26:00Z" w16du:dateUtc="2025-11-12T23:2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13B7A" w14:textId="77777777" w:rsidR="00A069E1" w:rsidRPr="00C32CE5" w:rsidRDefault="00A069E1" w:rsidP="00A069E1">
            <w:pPr>
              <w:pStyle w:val="SIBulletList1"/>
              <w:rPr>
                <w:moveTo w:id="52" w:author="Lucinda O'Brien" w:date="2025-11-13T10:26:00Z" w16du:dateUtc="2025-11-12T23:26:00Z"/>
              </w:rPr>
            </w:pPr>
            <w:moveTo w:id="53" w:author="Lucinda O'Brien" w:date="2025-11-13T10:26:00Z" w16du:dateUtc="2025-11-12T23:2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7D5398CC" w14:textId="77777777" w:rsidR="00A069E1" w:rsidRPr="00C32CE5" w:rsidRDefault="00A069E1" w:rsidP="00A069E1">
            <w:pPr>
              <w:pStyle w:val="SIBulletList1"/>
              <w:rPr>
                <w:moveTo w:id="54" w:author="Lucinda O'Brien" w:date="2025-11-13T10:26:00Z" w16du:dateUtc="2025-11-12T23:26:00Z"/>
                <w:i/>
              </w:rPr>
            </w:pPr>
            <w:moveTo w:id="55" w:author="Lucinda O'Brien" w:date="2025-11-13T10:26:00Z" w16du:dateUtc="2025-11-12T23:26:00Z">
              <w:r w:rsidRPr="00C32CE5">
                <w:t>employing fewer than four workers on the processing floor</w:t>
              </w:r>
            </w:moveTo>
          </w:p>
        </w:tc>
      </w:tr>
      <w:tr w:rsidR="00A069E1" w:rsidRPr="00C32CE5" w14:paraId="2DF5DC3C" w14:textId="77777777" w:rsidTr="00A069E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FBE9" w14:textId="77777777" w:rsidR="00A069E1" w:rsidRPr="00C32CE5" w:rsidRDefault="00A069E1" w:rsidP="00A069E1">
            <w:pPr>
              <w:pStyle w:val="SIText"/>
              <w:rPr>
                <w:moveTo w:id="56" w:author="Lucinda O'Brien" w:date="2025-11-13T10:26:00Z" w16du:dateUtc="2025-11-12T23:26:00Z"/>
              </w:rPr>
            </w:pPr>
            <w:moveTo w:id="57" w:author="Lucinda O'Brien" w:date="2025-11-13T10:26:00Z" w16du:dateUtc="2025-11-12T23:2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0E15" w14:textId="77777777" w:rsidR="00A069E1" w:rsidRPr="00C32CE5" w:rsidRDefault="00A069E1" w:rsidP="00A069E1">
            <w:pPr>
              <w:pStyle w:val="SIBulletList1"/>
              <w:rPr>
                <w:moveTo w:id="58" w:author="Lucinda O'Brien" w:date="2025-11-13T10:26:00Z" w16du:dateUtc="2025-11-12T23:26:00Z"/>
              </w:rPr>
            </w:pPr>
            <w:moveTo w:id="59" w:author="Lucinda O'Brien" w:date="2025-11-13T10:26:00Z" w16du:dateUtc="2025-11-12T23:2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6AB1FF5" w14:textId="77777777" w:rsidR="00A069E1" w:rsidRPr="00C32CE5" w:rsidRDefault="00A069E1" w:rsidP="00A069E1">
            <w:pPr>
              <w:pStyle w:val="SIBulletList1"/>
              <w:rPr>
                <w:moveTo w:id="60" w:author="Lucinda O'Brien" w:date="2025-11-13T10:26:00Z" w16du:dateUtc="2025-11-12T23:26:00Z"/>
              </w:rPr>
            </w:pPr>
            <w:moveTo w:id="61" w:author="Lucinda O'Brien" w:date="2025-11-13T10:26:00Z" w16du:dateUtc="2025-11-12T23:26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76581512" w14:textId="77777777" w:rsidR="00A069E1" w:rsidRDefault="00A069E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DE65340" w:rsidR="002B6FFD" w:rsidRDefault="00E10BC5" w:rsidP="00B93720">
            <w:pPr>
              <w:pStyle w:val="SIText"/>
            </w:pPr>
            <w:r w:rsidRPr="002329B8">
              <w:t>AMP</w:t>
            </w:r>
            <w:r>
              <w:t>LSK</w:t>
            </w:r>
            <w:r w:rsidR="0068373C">
              <w:t>2</w:t>
            </w:r>
            <w:r w:rsidR="005113F7">
              <w:t>03</w:t>
            </w:r>
            <w:r w:rsidRPr="002329B8">
              <w:t xml:space="preserve"> Feed race</w:t>
            </w:r>
            <w:r w:rsidRPr="006D0065" w:rsidDel="00E10BC5">
              <w:t xml:space="preserve"> </w:t>
            </w:r>
          </w:p>
        </w:tc>
        <w:tc>
          <w:tcPr>
            <w:tcW w:w="2254" w:type="dxa"/>
          </w:tcPr>
          <w:p w14:paraId="30E795CC" w14:textId="372B3261" w:rsidR="002B6FFD" w:rsidRDefault="00E10BC5" w:rsidP="00B93720">
            <w:pPr>
              <w:pStyle w:val="SIText"/>
            </w:pPr>
            <w:r w:rsidRPr="006D0065">
              <w:t>AMPA2001 Feed race</w:t>
            </w:r>
          </w:p>
        </w:tc>
        <w:tc>
          <w:tcPr>
            <w:tcW w:w="2254" w:type="dxa"/>
          </w:tcPr>
          <w:p w14:paraId="343D7FE8" w14:textId="0F387B19" w:rsidR="00431308" w:rsidRDefault="009C64EC" w:rsidP="009C64EC">
            <w:pPr>
              <w:pStyle w:val="SIText"/>
            </w:pPr>
            <w:r>
              <w:t>Unit code updated</w:t>
            </w:r>
          </w:p>
          <w:p w14:paraId="15131908" w14:textId="142639A7" w:rsidR="00431308" w:rsidRDefault="00431308" w:rsidP="009C64EC">
            <w:pPr>
              <w:pStyle w:val="SIText"/>
            </w:pPr>
            <w:r>
              <w:t>Unit sector code added</w:t>
            </w:r>
          </w:p>
          <w:p w14:paraId="6A4D03E6" w14:textId="382B12DB" w:rsidR="00431308" w:rsidRDefault="00431308" w:rsidP="009C64EC">
            <w:pPr>
              <w:pStyle w:val="SIText"/>
            </w:pPr>
            <w:r>
              <w:t>Unit application updated</w:t>
            </w:r>
          </w:p>
          <w:p w14:paraId="3C25CE88" w14:textId="77777777" w:rsidR="009C64EC" w:rsidRDefault="009C64EC" w:rsidP="009C64EC">
            <w:pPr>
              <w:pStyle w:val="SIText"/>
              <w:rPr>
                <w:ins w:id="62" w:author="Jenni Oldfield" w:date="2025-11-12T11:27:00Z" w16du:dateUtc="2025-11-12T00:27:00Z"/>
              </w:rPr>
            </w:pPr>
            <w:r>
              <w:t>Performance Criteria clarified</w:t>
            </w:r>
          </w:p>
          <w:p w14:paraId="67A37149" w14:textId="64A690E7" w:rsidR="00E81017" w:rsidDel="00A069E1" w:rsidRDefault="00E81017" w:rsidP="009C64EC">
            <w:pPr>
              <w:pStyle w:val="SIText"/>
              <w:rPr>
                <w:del w:id="63" w:author="Lucinda O'Brien" w:date="2025-11-13T10:26:00Z" w16du:dateUtc="2025-11-12T23:26:00Z"/>
              </w:rPr>
            </w:pPr>
            <w:ins w:id="64" w:author="Jenni Oldfield" w:date="2025-11-12T11:27:00Z" w16du:dateUtc="2025-11-12T00:27:00Z">
              <w:del w:id="65" w:author="Lucinda O'Brien" w:date="2025-11-13T10:26:00Z" w16du:dateUtc="2025-11-12T23:26:00Z">
                <w:r w:rsidDel="00A069E1">
                  <w:delText>Range of Conditions added</w:delText>
                </w:r>
              </w:del>
            </w:ins>
          </w:p>
          <w:p w14:paraId="11710915" w14:textId="77777777" w:rsidR="009C64EC" w:rsidRDefault="009C64EC" w:rsidP="009C64EC">
            <w:pPr>
              <w:pStyle w:val="SIText"/>
            </w:pPr>
            <w:r>
              <w:t>Foundation Skills added</w:t>
            </w:r>
          </w:p>
          <w:p w14:paraId="0EF4E1AD" w14:textId="77777777" w:rsidR="00A069E1" w:rsidRDefault="00A069E1" w:rsidP="00A069E1">
            <w:pPr>
              <w:pStyle w:val="SIText"/>
              <w:rPr>
                <w:ins w:id="66" w:author="Lucinda O'Brien" w:date="2025-11-13T10:26:00Z" w16du:dateUtc="2025-11-12T23:26:00Z"/>
              </w:rPr>
            </w:pPr>
            <w:ins w:id="67" w:author="Lucinda O'Brien" w:date="2025-11-13T10:26:00Z" w16du:dateUtc="2025-11-12T23:26:00Z">
              <w:r>
                <w:t>Range of Conditions added</w:t>
              </w:r>
            </w:ins>
          </w:p>
          <w:p w14:paraId="28909CDA" w14:textId="0560069F" w:rsidR="002B6FFD" w:rsidRPr="000C765C" w:rsidRDefault="006D5BD6" w:rsidP="000C765C">
            <w:pPr>
              <w:pStyle w:val="SIText"/>
            </w:pPr>
            <w:r w:rsidRPr="006D5BD6">
              <w:t xml:space="preserve">Assessment </w:t>
            </w:r>
            <w:r w:rsidRPr="000C765C">
              <w:t>requirements re</w:t>
            </w:r>
            <w:r w:rsidR="00D03FB9">
              <w:t>-</w:t>
            </w:r>
            <w:r w:rsidRPr="000C765C">
              <w:t>worded for clarity</w:t>
            </w:r>
          </w:p>
          <w:p w14:paraId="3F6A7233" w14:textId="55BD51C6" w:rsidR="000C765C" w:rsidRPr="00B93720" w:rsidRDefault="000C765C" w:rsidP="000C765C">
            <w:pPr>
              <w:pStyle w:val="SIText"/>
              <w:rPr>
                <w:rStyle w:val="SITempText-Green"/>
              </w:rPr>
            </w:pPr>
            <w:r w:rsidRPr="006D6DF4">
              <w:rPr>
                <w:rStyle w:val="SITempText-Green"/>
                <w:color w:val="000000" w:themeColor="text1"/>
                <w:sz w:val="20"/>
              </w:rPr>
              <w:t xml:space="preserve">Mandatory workplace requirements </w:t>
            </w:r>
            <w:r w:rsidR="006D6DF4" w:rsidRPr="006D6DF4">
              <w:rPr>
                <w:rStyle w:val="SITempText-Green"/>
                <w:color w:val="000000" w:themeColor="text1"/>
                <w:sz w:val="20"/>
              </w:rPr>
              <w:t>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814892D" w:rsidR="002941AB" w:rsidRDefault="00D03FB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5B5A1C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0BC5" w:rsidRPr="002329B8">
              <w:t>AMP</w:t>
            </w:r>
            <w:r w:rsidR="00E10BC5">
              <w:t>LSK</w:t>
            </w:r>
            <w:r w:rsidR="0068373C">
              <w:t>2</w:t>
            </w:r>
            <w:r w:rsidR="005113F7">
              <w:t>03</w:t>
            </w:r>
            <w:r w:rsidR="00E10BC5" w:rsidRPr="002329B8">
              <w:t xml:space="preserve"> Feed race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600265B" w14:textId="72EBC9FF" w:rsidR="00145CA6" w:rsidRPr="009B2D0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586C03E" w14:textId="5AF6FBD6" w:rsidR="00B2734E" w:rsidRDefault="00145CA6" w:rsidP="00B2734E">
            <w:pPr>
              <w:pStyle w:val="SIText"/>
            </w:pPr>
            <w:r w:rsidRPr="009B2D0A">
              <w:t>There must be evidence that the individual has</w:t>
            </w:r>
            <w:r w:rsidR="009C64EC">
              <w:t xml:space="preserve"> </w:t>
            </w:r>
            <w:r w:rsidR="009C64EC" w:rsidRPr="00C613D5">
              <w:t>move</w:t>
            </w:r>
            <w:r w:rsidR="009C64EC">
              <w:t>d</w:t>
            </w:r>
            <w:r w:rsidR="009C64EC" w:rsidRPr="00C613D5">
              <w:t xml:space="preserve"> </w:t>
            </w:r>
            <w:r w:rsidR="009C64EC">
              <w:t xml:space="preserve">animals </w:t>
            </w:r>
            <w:r w:rsidR="009C64EC" w:rsidRPr="00C613D5">
              <w:t>along a race and into the slaughter floor</w:t>
            </w:r>
            <w:r w:rsidR="00D246ED">
              <w:t xml:space="preserve">, </w:t>
            </w:r>
            <w:r w:rsidR="00D65C6C">
              <w:t>without causing undue stress to the animals</w:t>
            </w:r>
            <w:r w:rsidR="00B2734E">
              <w:t xml:space="preserve">, in a micro or larger meat processing premises. </w:t>
            </w:r>
          </w:p>
          <w:p w14:paraId="6D89C052" w14:textId="2CFF0C94" w:rsidR="00B2734E" w:rsidRPr="003D723E" w:rsidDel="00C12B73" w:rsidRDefault="00B2734E" w:rsidP="00B2734E">
            <w:pPr>
              <w:pStyle w:val="SIText"/>
              <w:rPr>
                <w:del w:id="68" w:author="Jenni Oldfield" w:date="2025-11-12T11:27:00Z" w16du:dateUtc="2025-11-12T00:27:00Z"/>
                <w:b/>
                <w:bCs/>
              </w:rPr>
            </w:pPr>
            <w:del w:id="69" w:author="Jenni Oldfield" w:date="2025-11-12T11:27:00Z" w16du:dateUtc="2025-11-12T00:27:00Z">
              <w:r w:rsidDel="00C12B73">
                <w:rPr>
                  <w:b/>
                  <w:bCs/>
                </w:rPr>
                <w:delText>In m</w:delText>
              </w:r>
              <w:r w:rsidRPr="003D723E" w:rsidDel="00C12B73">
                <w:rPr>
                  <w:b/>
                  <w:bCs/>
                </w:rPr>
                <w:delText xml:space="preserve">icro </w:delText>
              </w:r>
              <w:r w:rsidDel="00C12B73">
                <w:rPr>
                  <w:b/>
                  <w:bCs/>
                </w:rPr>
                <w:delText>meat processing premises</w:delText>
              </w:r>
            </w:del>
          </w:p>
          <w:p w14:paraId="58A3F3A9" w14:textId="7C195471" w:rsidR="00B2734E" w:rsidRPr="003D723E" w:rsidDel="00C12B73" w:rsidRDefault="00B2734E" w:rsidP="00B2734E">
            <w:pPr>
              <w:pStyle w:val="SIText"/>
              <w:rPr>
                <w:del w:id="70" w:author="Jenni Oldfield" w:date="2025-11-12T11:27:00Z" w16du:dateUtc="2025-11-12T00:27:00Z"/>
              </w:rPr>
            </w:pPr>
            <w:del w:id="71" w:author="Jenni Oldfield" w:date="2025-11-12T11:27:00Z" w16du:dateUtc="2025-11-12T00:27:00Z">
              <w:r w:rsidRPr="003D723E" w:rsidDel="00C12B73">
                <w:delText>For large stock</w:delText>
              </w:r>
              <w:r w:rsidDel="00C12B73">
                <w:delText>,</w:delText>
              </w:r>
              <w:r w:rsidRPr="003D723E" w:rsidDel="00C12B73">
                <w:delText xml:space="preserve"> </w:delText>
              </w:r>
              <w:r w:rsidDel="00C12B73">
                <w:delText>the</w:delText>
              </w:r>
              <w:r w:rsidRPr="003D723E" w:rsidDel="00C12B73">
                <w:delText xml:space="preserve"> assessor </w:delText>
              </w:r>
              <w:r w:rsidDel="00C12B73">
                <w:delText>must</w:delText>
              </w:r>
              <w:r w:rsidRPr="003D723E" w:rsidDel="00C12B73">
                <w:delText xml:space="preserve"> observe the </w:delText>
              </w:r>
              <w:r w:rsidDel="00C12B73">
                <w:delText>individual</w:delText>
              </w:r>
              <w:r w:rsidRPr="003D723E" w:rsidDel="00C12B73">
                <w:delText xml:space="preserve"> </w:delText>
              </w:r>
              <w:r w:rsidDel="00C12B73">
                <w:delText>moving</w:delText>
              </w:r>
              <w:r w:rsidRPr="003D723E" w:rsidDel="00C12B73">
                <w:delText xml:space="preserve"> a minimum of </w:delText>
              </w:r>
              <w:r w:rsidR="006A3BC8" w:rsidDel="00C12B73">
                <w:delText>two</w:delText>
              </w:r>
              <w:r w:rsidRPr="003D723E" w:rsidDel="00C12B73">
                <w:delText xml:space="preserve"> </w:delText>
              </w:r>
              <w:r w:rsidDel="00C12B73">
                <w:delText>animals in a race</w:delText>
              </w:r>
              <w:r w:rsidRPr="003D723E" w:rsidDel="00C12B73">
                <w:delText xml:space="preserve"> and for small stock</w:delText>
              </w:r>
              <w:r w:rsidDel="00C12B73">
                <w:delText>,</w:delText>
              </w:r>
              <w:r w:rsidRPr="003D723E" w:rsidDel="00C12B73">
                <w:delText xml:space="preserve"> a minimum of </w:delText>
              </w:r>
              <w:r w:rsidR="006A3BC8" w:rsidDel="00C12B73">
                <w:delText>six</w:delText>
              </w:r>
              <w:r w:rsidRPr="003D723E" w:rsidDel="00C12B73">
                <w:delText xml:space="preserve"> </w:delText>
              </w:r>
              <w:r w:rsidDel="00C12B73">
                <w:delText>animals.</w:delText>
              </w:r>
              <w:r w:rsidRPr="003D723E" w:rsidDel="00C12B73">
                <w:delText xml:space="preserve"> </w:delText>
              </w:r>
              <w:r w:rsidDel="00C12B73">
                <w:delText>W</w:delText>
              </w:r>
              <w:r w:rsidRPr="003D723E" w:rsidDel="00C12B73">
                <w:delText>here more than one small stock species is being processed</w:delText>
              </w:r>
              <w:r w:rsidDel="00C12B73">
                <w:delText xml:space="preserve">, the assessor must observe the individual working on all species to </w:delText>
              </w:r>
              <w:r w:rsidRPr="003D723E" w:rsidDel="00C12B73">
                <w:delText xml:space="preserve">a total of </w:delText>
              </w:r>
              <w:r w:rsidR="006A3BC8" w:rsidDel="00C12B73">
                <w:delText>six</w:delText>
              </w:r>
              <w:r w:rsidRPr="003D723E" w:rsidDel="00C12B73">
                <w:delText xml:space="preserve"> </w:delText>
              </w:r>
              <w:r w:rsidDel="00C12B73">
                <w:delText>animals</w:delText>
              </w:r>
              <w:r w:rsidRPr="003D723E" w:rsidDel="00C12B73">
                <w:delText>.</w:delText>
              </w:r>
            </w:del>
          </w:p>
          <w:p w14:paraId="24C78D90" w14:textId="729EE941" w:rsidR="00B2734E" w:rsidRPr="003D723E" w:rsidDel="00C12B73" w:rsidRDefault="00B2734E" w:rsidP="00B2734E">
            <w:pPr>
              <w:pStyle w:val="SIText"/>
              <w:rPr>
                <w:del w:id="72" w:author="Jenni Oldfield" w:date="2025-11-12T11:27:00Z" w16du:dateUtc="2025-11-12T00:27:00Z"/>
              </w:rPr>
            </w:pPr>
            <w:del w:id="73" w:author="Jenni Oldfield" w:date="2025-11-12T11:27:00Z" w16du:dateUtc="2025-11-12T00:27:00Z">
              <w:r w:rsidDel="00C12B73">
                <w:delText>There must also be</w:delText>
              </w:r>
              <w:r w:rsidRPr="003D723E" w:rsidDel="00C12B73">
                <w:delText xml:space="preserve"> evidence that the </w:delText>
              </w:r>
              <w:r w:rsidDel="00C12B73">
                <w:delText>individual</w:delText>
              </w:r>
              <w:r w:rsidRPr="003D723E" w:rsidDel="00C12B73">
                <w:delText xml:space="preserve"> has completed </w:delText>
              </w:r>
              <w:r w:rsidR="006A3BC8" w:rsidDel="00C12B73">
                <w:delText>two</w:delText>
              </w:r>
              <w:r w:rsidRPr="003D723E" w:rsidDel="00C12B73">
                <w:delText xml:space="preserve"> shifts </w:delText>
              </w:r>
              <w:r w:rsidDel="00C12B73">
                <w:delText>on the job,</w:delText>
              </w:r>
              <w:r w:rsidRPr="003D723E" w:rsidDel="00C12B73">
                <w:delText xml:space="preserve"> fulfilling workplace requirements (these shifts may include normal rotations into and out of the relevant </w:delText>
              </w:r>
              <w:r w:rsidDel="00C12B73">
                <w:delText>work task</w:delText>
              </w:r>
              <w:r w:rsidRPr="003D723E" w:rsidDel="00C12B73">
                <w:delText>).</w:delText>
              </w:r>
            </w:del>
          </w:p>
          <w:p w14:paraId="168E87C2" w14:textId="2BFB4320" w:rsidR="00B2734E" w:rsidRPr="003D723E" w:rsidDel="00C12B73" w:rsidRDefault="00B2734E" w:rsidP="00B2734E">
            <w:pPr>
              <w:pStyle w:val="SIText"/>
              <w:rPr>
                <w:del w:id="74" w:author="Jenni Oldfield" w:date="2025-11-12T11:27:00Z" w16du:dateUtc="2025-11-12T00:27:00Z"/>
                <w:b/>
                <w:bCs/>
              </w:rPr>
            </w:pPr>
            <w:del w:id="75" w:author="Jenni Oldfield" w:date="2025-11-12T11:27:00Z" w16du:dateUtc="2025-11-12T00:27:00Z">
              <w:r w:rsidDel="00C12B73">
                <w:rPr>
                  <w:b/>
                  <w:bCs/>
                </w:rPr>
                <w:delText>In l</w:delText>
              </w:r>
              <w:r w:rsidRPr="003D723E" w:rsidDel="00C12B73">
                <w:rPr>
                  <w:b/>
                  <w:bCs/>
                </w:rPr>
                <w:delText xml:space="preserve">arger </w:delText>
              </w:r>
              <w:r w:rsidDel="00C12B73">
                <w:rPr>
                  <w:b/>
                  <w:bCs/>
                </w:rPr>
                <w:delText>meat processing premises</w:delText>
              </w:r>
            </w:del>
          </w:p>
          <w:p w14:paraId="74FAEB06" w14:textId="6A1DF264" w:rsidR="00B2734E" w:rsidRPr="003D723E" w:rsidDel="00C12B73" w:rsidRDefault="00B2734E" w:rsidP="00B2734E">
            <w:pPr>
              <w:pStyle w:val="SIText"/>
              <w:rPr>
                <w:del w:id="76" w:author="Jenni Oldfield" w:date="2025-11-12T11:27:00Z" w16du:dateUtc="2025-11-12T00:27:00Z"/>
              </w:rPr>
            </w:pPr>
            <w:del w:id="77" w:author="Jenni Oldfield" w:date="2025-11-12T11:27:00Z" w16du:dateUtc="2025-11-12T00:27:00Z">
              <w:r w:rsidRPr="003D723E" w:rsidDel="00C12B73">
                <w:delText>For large stock</w:delText>
              </w:r>
              <w:r w:rsidR="00D03FB9" w:rsidDel="00C12B73">
                <w:delText>,</w:delText>
              </w:r>
              <w:r w:rsidRPr="003D723E" w:rsidDel="00C12B73">
                <w:delText xml:space="preserve"> </w:delText>
              </w:r>
              <w:r w:rsidDel="00C12B73">
                <w:delText>the</w:delText>
              </w:r>
              <w:r w:rsidRPr="003D723E" w:rsidDel="00C12B73">
                <w:delText xml:space="preserve"> assessor </w:delText>
              </w:r>
              <w:r w:rsidDel="00C12B73">
                <w:delText>must</w:delText>
              </w:r>
              <w:r w:rsidRPr="003D723E" w:rsidDel="00C12B73">
                <w:delText xml:space="preserve"> observe the </w:delText>
              </w:r>
              <w:r w:rsidDel="00C12B73">
                <w:delText>individual</w:delText>
              </w:r>
              <w:r w:rsidRPr="003D723E" w:rsidDel="00C12B73">
                <w:delText xml:space="preserve"> </w:delText>
              </w:r>
              <w:r w:rsidDel="00C12B73">
                <w:delText xml:space="preserve">feeding a </w:delText>
              </w:r>
              <w:r w:rsidRPr="003D723E" w:rsidDel="00C12B73">
                <w:delText xml:space="preserve">minimum of </w:delText>
              </w:r>
              <w:r w:rsidDel="00C12B73">
                <w:delText xml:space="preserve">10 animals up a race </w:delText>
              </w:r>
              <w:r w:rsidRPr="003D723E" w:rsidDel="00C12B73">
                <w:delText xml:space="preserve">or </w:delText>
              </w:r>
              <w:r w:rsidDel="00C12B73">
                <w:delText xml:space="preserve">for </w:delText>
              </w:r>
              <w:r w:rsidRPr="003D723E" w:rsidDel="00C12B73">
                <w:delText>15</w:delText>
              </w:r>
              <w:r w:rsidDel="00C12B73">
                <w:delText xml:space="preserve"> </w:delText>
              </w:r>
              <w:r w:rsidRPr="003D723E" w:rsidDel="00C12B73">
                <w:delText>min</w:delText>
              </w:r>
              <w:r w:rsidDel="00C12B73">
                <w:delText>utes,</w:delText>
              </w:r>
              <w:r w:rsidRPr="003D723E" w:rsidDel="00C12B73">
                <w:delText xml:space="preserve"> whichever comes first.</w:delText>
              </w:r>
              <w:r w:rsidR="00CB317D" w:rsidDel="00C12B73">
                <w:delText xml:space="preserve"> </w:delText>
              </w:r>
            </w:del>
          </w:p>
          <w:p w14:paraId="5917454E" w14:textId="63903F7C" w:rsidR="00B2734E" w:rsidRPr="003D723E" w:rsidDel="00C12B73" w:rsidRDefault="00B2734E" w:rsidP="00B2734E">
            <w:pPr>
              <w:pStyle w:val="SIText"/>
              <w:rPr>
                <w:del w:id="78" w:author="Jenni Oldfield" w:date="2025-11-12T11:27:00Z" w16du:dateUtc="2025-11-12T00:27:00Z"/>
              </w:rPr>
            </w:pPr>
            <w:del w:id="79" w:author="Jenni Oldfield" w:date="2025-11-12T11:27:00Z" w16du:dateUtc="2025-11-12T00:27:00Z">
              <w:r w:rsidRPr="003D723E" w:rsidDel="00C12B73">
                <w:delText>For small stock</w:delText>
              </w:r>
              <w:r w:rsidR="00D03FB9" w:rsidDel="00C12B73">
                <w:delText>,</w:delText>
              </w:r>
              <w:r w:rsidRPr="003D723E" w:rsidDel="00C12B73">
                <w:delText xml:space="preserve"> </w:delText>
              </w:r>
              <w:r w:rsidDel="00C12B73">
                <w:delText>the</w:delText>
              </w:r>
              <w:r w:rsidRPr="003D723E" w:rsidDel="00C12B73">
                <w:delText xml:space="preserve"> assessor </w:delText>
              </w:r>
              <w:r w:rsidDel="00C12B73">
                <w:delText>must</w:delText>
              </w:r>
              <w:r w:rsidRPr="003D723E" w:rsidDel="00C12B73">
                <w:delText xml:space="preserve"> observe the </w:delText>
              </w:r>
              <w:r w:rsidDel="00C12B73">
                <w:delText>individual</w:delText>
              </w:r>
              <w:r w:rsidRPr="003D723E" w:rsidDel="00C12B73">
                <w:delText xml:space="preserve"> </w:delText>
              </w:r>
              <w:r w:rsidDel="00C12B73">
                <w:delText xml:space="preserve">feeding a </w:delText>
              </w:r>
              <w:r w:rsidRPr="003D723E" w:rsidDel="00C12B73">
                <w:delText xml:space="preserve">minimum of </w:delText>
              </w:r>
              <w:r w:rsidDel="00C12B73">
                <w:delText xml:space="preserve">40 animals up a race </w:delText>
              </w:r>
              <w:r w:rsidRPr="003D723E" w:rsidDel="00C12B73">
                <w:delText xml:space="preserve">or </w:delText>
              </w:r>
              <w:r w:rsidDel="00C12B73">
                <w:delText xml:space="preserve">for </w:delText>
              </w:r>
              <w:r w:rsidRPr="003D723E" w:rsidDel="00C12B73">
                <w:delText>15</w:delText>
              </w:r>
              <w:r w:rsidDel="00C12B73">
                <w:delText xml:space="preserve"> </w:delText>
              </w:r>
              <w:r w:rsidRPr="003D723E" w:rsidDel="00C12B73">
                <w:delText>min</w:delText>
              </w:r>
              <w:r w:rsidDel="00C12B73">
                <w:delText>utes,</w:delText>
              </w:r>
              <w:r w:rsidRPr="003D723E" w:rsidDel="00C12B73">
                <w:delText xml:space="preserve"> whichever comes first.</w:delText>
              </w:r>
            </w:del>
          </w:p>
          <w:p w14:paraId="2BE91D51" w14:textId="084BDDC0" w:rsidR="00D65C6C" w:rsidRDefault="00B2734E" w:rsidP="00B2734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6A3BC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CD6B62B" w14:textId="2E5F8E7E" w:rsidR="006B0A1A" w:rsidRPr="003F449E" w:rsidRDefault="006B0A1A" w:rsidP="006B0A1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8707027" w:rsidR="006B0A1A" w:rsidRDefault="006B0A1A" w:rsidP="00C1116C">
            <w:pPr>
              <w:pStyle w:val="SIText"/>
            </w:pPr>
            <w:r w:rsidRPr="00A27977">
              <w:t xml:space="preserve">All performance evidence specified above must be demonstrated </w:t>
            </w:r>
            <w:r w:rsidR="00FE3A8B">
              <w:t xml:space="preserve">when feeding race to supply production in a </w:t>
            </w:r>
            <w:r w:rsidR="00822C39">
              <w:t>meat processing</w:t>
            </w:r>
            <w:r w:rsidR="00FE3A8B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51227FE" w14:textId="2213A14B" w:rsidR="00255AC5" w:rsidRDefault="00255AC5" w:rsidP="00255AC5">
            <w:pPr>
              <w:pStyle w:val="SIBulletList1"/>
            </w:pPr>
            <w:r>
              <w:t>workplace and animal welfare requirements for feeding the race</w:t>
            </w:r>
            <w:r w:rsidR="00D03FB9">
              <w:t>,</w:t>
            </w:r>
            <w:r>
              <w:t xml:space="preserve"> and the reasons for these requirements</w:t>
            </w:r>
          </w:p>
          <w:p w14:paraId="35A75ED8" w14:textId="77777777" w:rsidR="00C61FF7" w:rsidRDefault="00C61FF7" w:rsidP="00C61FF7">
            <w:pPr>
              <w:pStyle w:val="SIBulletList1"/>
            </w:pPr>
            <w:r>
              <w:t>normal animal behaviour and movement</w:t>
            </w:r>
          </w:p>
          <w:p w14:paraId="70EE57B6" w14:textId="2479DDBA" w:rsidR="00C61FF7" w:rsidRDefault="00C61FF7" w:rsidP="00C61FF7">
            <w:pPr>
              <w:pStyle w:val="SIBulletList1"/>
            </w:pPr>
            <w:r>
              <w:t>how to handle animals without causing stress</w:t>
            </w:r>
          </w:p>
          <w:p w14:paraId="555C9CC5" w14:textId="2C0A3F52" w:rsidR="00C61FF7" w:rsidRDefault="00C61FF7" w:rsidP="007B05E4">
            <w:pPr>
              <w:pStyle w:val="SIBulletList1"/>
            </w:pPr>
            <w:r>
              <w:t xml:space="preserve">animals that may not be appropriate for race, such </w:t>
            </w:r>
            <w:r w:rsidR="00976569">
              <w:t xml:space="preserve">as </w:t>
            </w:r>
            <w:r>
              <w:t>those with large horns that may not fit</w:t>
            </w:r>
          </w:p>
          <w:p w14:paraId="2121B9DA" w14:textId="7DDB9844" w:rsidR="007B05E4" w:rsidRDefault="007B05E4" w:rsidP="007B05E4">
            <w:pPr>
              <w:pStyle w:val="SIBulletList1"/>
            </w:pPr>
            <w:r>
              <w:t>workplace health and safety hazards associated with handling animals in lairage</w:t>
            </w:r>
            <w:r w:rsidR="00D03FB9">
              <w:t>,</w:t>
            </w:r>
            <w:r>
              <w:t xml:space="preserve"> and methods to control risks</w:t>
            </w:r>
          </w:p>
          <w:p w14:paraId="2F4E5DC7" w14:textId="2E76D0B2" w:rsidR="00A02CBC" w:rsidRDefault="00A02CBC" w:rsidP="00A02CBC">
            <w:pPr>
              <w:pStyle w:val="SIBulletList1"/>
            </w:pPr>
            <w:r>
              <w:t>correct use of goads</w:t>
            </w:r>
            <w:r w:rsidR="00C25BC3">
              <w:t xml:space="preserve"> or other devices used to assist the movement of animals</w:t>
            </w:r>
          </w:p>
          <w:p w14:paraId="6C706CAA" w14:textId="490ACE36" w:rsidR="00A02CBC" w:rsidRDefault="00822C39" w:rsidP="00A02CBC">
            <w:pPr>
              <w:pStyle w:val="SIBulletList1"/>
            </w:pPr>
            <w:r>
              <w:t xml:space="preserve">animal welfare </w:t>
            </w:r>
            <w:r w:rsidR="00A02CBC">
              <w:t>requirements for segregation</w:t>
            </w:r>
          </w:p>
          <w:p w14:paraId="300599A3" w14:textId="77777777" w:rsidR="00A02CBC" w:rsidRDefault="00A02CBC" w:rsidP="00A02CBC">
            <w:pPr>
              <w:pStyle w:val="SIBulletList1"/>
            </w:pPr>
            <w:r>
              <w:t>required segregation of animals</w:t>
            </w:r>
          </w:p>
          <w:p w14:paraId="61E3E0FF" w14:textId="1156F918" w:rsidR="00A02CBC" w:rsidRDefault="009C64EC" w:rsidP="00A02CBC">
            <w:pPr>
              <w:pStyle w:val="SIBulletList1"/>
            </w:pPr>
            <w:r>
              <w:t>standard operating procedures</w:t>
            </w:r>
            <w:r w:rsidR="00A02CBC">
              <w:t xml:space="preserve"> and work instructions relevant to feeding the race</w:t>
            </w:r>
          </w:p>
          <w:p w14:paraId="2CCDFD46" w14:textId="56DD071C" w:rsidR="004D6F12" w:rsidRDefault="00A02CBC" w:rsidP="00255AC5">
            <w:pPr>
              <w:pStyle w:val="SIBulletList1"/>
            </w:pPr>
            <w:r>
              <w:t>characteristics of breeds, sex and age of animals as they relate to work duties</w:t>
            </w:r>
            <w:r w:rsidR="00255AC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E29AF2" w14:textId="77777777" w:rsidR="007B05E4" w:rsidRPr="00095527" w:rsidRDefault="007B05E4" w:rsidP="007B05E4">
            <w:pPr>
              <w:pStyle w:val="SIBulletList1"/>
            </w:pPr>
            <w:r w:rsidRPr="00095527">
              <w:t>physical conditions:</w:t>
            </w:r>
          </w:p>
          <w:p w14:paraId="0E5EF36F" w14:textId="355FC74B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 xml:space="preserve">skills must be demonstrated when feeding race to supply </w:t>
            </w:r>
            <w:r w:rsidR="00332761" w:rsidRPr="006D6DF4">
              <w:rPr>
                <w:i/>
                <w:iCs/>
              </w:rPr>
              <w:t xml:space="preserve">workplace </w:t>
            </w:r>
            <w:r w:rsidRPr="006D6DF4">
              <w:rPr>
                <w:i/>
                <w:iCs/>
              </w:rPr>
              <w:t xml:space="preserve">production requirements in </w:t>
            </w:r>
            <w:r w:rsidR="00332761" w:rsidRPr="006D6DF4">
              <w:rPr>
                <w:i/>
                <w:iCs/>
              </w:rPr>
              <w:t xml:space="preserve">a </w:t>
            </w:r>
            <w:r w:rsidR="00C65304">
              <w:rPr>
                <w:i/>
                <w:iCs/>
              </w:rPr>
              <w:t>meat processing</w:t>
            </w:r>
            <w:r w:rsidR="00332761" w:rsidRPr="006D6DF4">
              <w:rPr>
                <w:i/>
                <w:iCs/>
              </w:rPr>
              <w:t xml:space="preserve"> premises</w:t>
            </w:r>
            <w:r w:rsidR="00D03FB9">
              <w:rPr>
                <w:i/>
                <w:iCs/>
              </w:rPr>
              <w:t>, at workplace production speed</w:t>
            </w:r>
          </w:p>
          <w:p w14:paraId="6BADA1AB" w14:textId="77777777" w:rsidR="007B05E4" w:rsidRPr="00095527" w:rsidRDefault="007B05E4" w:rsidP="007B05E4">
            <w:pPr>
              <w:pStyle w:val="SIBulletList1"/>
            </w:pPr>
            <w:r w:rsidRPr="00095527">
              <w:t>resources, equipment and materials:</w:t>
            </w:r>
          </w:p>
          <w:p w14:paraId="0BBBE5CD" w14:textId="37056286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 xml:space="preserve">personal protective </w:t>
            </w:r>
            <w:r w:rsidR="005940DA" w:rsidRPr="006D6DF4">
              <w:rPr>
                <w:i/>
                <w:iCs/>
              </w:rPr>
              <w:t>clothing</w:t>
            </w:r>
          </w:p>
          <w:p w14:paraId="4E0DEF71" w14:textId="0CE5BA88" w:rsidR="005940DA" w:rsidRPr="006D6DF4" w:rsidRDefault="005940DA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animals to feed into race</w:t>
            </w:r>
          </w:p>
          <w:p w14:paraId="426BB0BB" w14:textId="77777777" w:rsidR="007B05E4" w:rsidRPr="00095527" w:rsidRDefault="007B05E4" w:rsidP="007B05E4">
            <w:pPr>
              <w:pStyle w:val="SIBulletList1"/>
            </w:pPr>
            <w:r w:rsidRPr="00095527">
              <w:t>specifications:</w:t>
            </w:r>
          </w:p>
          <w:p w14:paraId="3867C5CF" w14:textId="6382DD9C" w:rsidR="007B05E4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task-related documents</w:t>
            </w:r>
          </w:p>
          <w:p w14:paraId="7BB8F313" w14:textId="77777777" w:rsidR="00431308" w:rsidRPr="006D6DF4" w:rsidRDefault="007B05E4" w:rsidP="007B05E4">
            <w:pPr>
              <w:pStyle w:val="SIBulletList2"/>
              <w:rPr>
                <w:i/>
                <w:iCs/>
              </w:rPr>
            </w:pPr>
            <w:r w:rsidRPr="006D6DF4">
              <w:rPr>
                <w:i/>
                <w:iCs/>
              </w:rPr>
              <w:t>animal welfare requirements</w:t>
            </w:r>
          </w:p>
          <w:p w14:paraId="3C50DC6C" w14:textId="2E7C8CA7" w:rsidR="00431308" w:rsidRDefault="00332761" w:rsidP="00C1116C">
            <w:pPr>
              <w:pStyle w:val="SIBulletList1"/>
            </w:pPr>
            <w:r>
              <w:t>personnel</w:t>
            </w:r>
            <w:r w:rsidR="00431308">
              <w:t>:</w:t>
            </w:r>
          </w:p>
          <w:p w14:paraId="001C61CE" w14:textId="240BB392" w:rsidR="007B05E4" w:rsidRPr="006D6DF4" w:rsidRDefault="00C25BC3" w:rsidP="007B05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31308" w:rsidRPr="006D6DF4">
              <w:rPr>
                <w:i/>
                <w:iCs/>
              </w:rPr>
              <w:t>stock handlers and supervisor</w:t>
            </w:r>
            <w:r w:rsidR="00545E63">
              <w:rPr>
                <w:i/>
                <w:iCs/>
              </w:rPr>
              <w:t xml:space="preserve"> or mentor</w:t>
            </w:r>
            <w:r w:rsidR="007B05E4" w:rsidRPr="006D6DF4">
              <w:rPr>
                <w:i/>
                <w:iCs/>
              </w:rPr>
              <w:t>.</w:t>
            </w:r>
          </w:p>
          <w:p w14:paraId="5BE0D9E0" w14:textId="77777777" w:rsidR="007B05E4" w:rsidRDefault="007B05E4" w:rsidP="007B05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0C7BBF1" w14:textId="77777777" w:rsidR="00CD3DE8" w:rsidRDefault="007B05E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AA57379" w14:textId="33CC2E44" w:rsidR="006B0A1A" w:rsidRDefault="006B0A1A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6FF4B9EF" w:rsidR="00CD3DE8" w:rsidRDefault="00D03FB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E990" w14:textId="77777777" w:rsidR="00AD5FEB" w:rsidRDefault="00AD5FEB" w:rsidP="00A31F58">
      <w:pPr>
        <w:spacing w:after="0" w:line="240" w:lineRule="auto"/>
      </w:pPr>
      <w:r>
        <w:separator/>
      </w:r>
    </w:p>
  </w:endnote>
  <w:endnote w:type="continuationSeparator" w:id="0">
    <w:p w14:paraId="73E83FF8" w14:textId="77777777" w:rsidR="00AD5FEB" w:rsidRDefault="00AD5FE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8E134" w14:textId="77777777" w:rsidR="00AD5FEB" w:rsidRDefault="00AD5FEB" w:rsidP="00A31F58">
      <w:pPr>
        <w:spacing w:after="0" w:line="240" w:lineRule="auto"/>
      </w:pPr>
      <w:r>
        <w:separator/>
      </w:r>
    </w:p>
  </w:footnote>
  <w:footnote w:type="continuationSeparator" w:id="0">
    <w:p w14:paraId="783B1DCD" w14:textId="77777777" w:rsidR="00AD5FEB" w:rsidRDefault="00AD5FE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72EF148" w:rsidR="002036DD" w:rsidRDefault="00A069E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10BC5" w:rsidRPr="002329B8">
          <w:t>AMP</w:t>
        </w:r>
        <w:r w:rsidR="00E10BC5">
          <w:t>LSK</w:t>
        </w:r>
        <w:r w:rsidR="0068373C">
          <w:t>2</w:t>
        </w:r>
        <w:r w:rsidR="005113F7">
          <w:t>03</w:t>
        </w:r>
        <w:r w:rsidR="00E10BC5" w:rsidRPr="002329B8">
          <w:t xml:space="preserve"> </w:t>
        </w:r>
        <w:r w:rsidR="002329B8" w:rsidRPr="002329B8">
          <w:t>Feed race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4C1BD9"/>
    <w:multiLevelType w:val="hybridMultilevel"/>
    <w:tmpl w:val="D8F4B4A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E2FA7"/>
    <w:multiLevelType w:val="hybridMultilevel"/>
    <w:tmpl w:val="874C0F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2"/>
  </w:num>
  <w:num w:numId="2" w16cid:durableId="1332835470">
    <w:abstractNumId w:val="1"/>
  </w:num>
  <w:num w:numId="3" w16cid:durableId="153414745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6EE2"/>
    <w:rsid w:val="0005204B"/>
    <w:rsid w:val="00065D57"/>
    <w:rsid w:val="0006755A"/>
    <w:rsid w:val="00093962"/>
    <w:rsid w:val="00097368"/>
    <w:rsid w:val="000A166E"/>
    <w:rsid w:val="000A33F7"/>
    <w:rsid w:val="000A3C05"/>
    <w:rsid w:val="000B6019"/>
    <w:rsid w:val="000C2D63"/>
    <w:rsid w:val="000C695D"/>
    <w:rsid w:val="000C765C"/>
    <w:rsid w:val="000D2541"/>
    <w:rsid w:val="000D7106"/>
    <w:rsid w:val="000D723D"/>
    <w:rsid w:val="0010545D"/>
    <w:rsid w:val="00120B4B"/>
    <w:rsid w:val="001229A8"/>
    <w:rsid w:val="00130380"/>
    <w:rsid w:val="00145CA6"/>
    <w:rsid w:val="00162A12"/>
    <w:rsid w:val="00165A1B"/>
    <w:rsid w:val="00181808"/>
    <w:rsid w:val="00181EB8"/>
    <w:rsid w:val="0018209D"/>
    <w:rsid w:val="0018245B"/>
    <w:rsid w:val="00191B2B"/>
    <w:rsid w:val="00197D20"/>
    <w:rsid w:val="001B320C"/>
    <w:rsid w:val="001D04FC"/>
    <w:rsid w:val="001F15A4"/>
    <w:rsid w:val="002036DD"/>
    <w:rsid w:val="002269B6"/>
    <w:rsid w:val="002329B8"/>
    <w:rsid w:val="00241F8D"/>
    <w:rsid w:val="00243D66"/>
    <w:rsid w:val="00245AF9"/>
    <w:rsid w:val="00252B64"/>
    <w:rsid w:val="002536CE"/>
    <w:rsid w:val="00255AC5"/>
    <w:rsid w:val="00275B06"/>
    <w:rsid w:val="00293417"/>
    <w:rsid w:val="002941AB"/>
    <w:rsid w:val="002A4AF9"/>
    <w:rsid w:val="002B6FFD"/>
    <w:rsid w:val="002B779C"/>
    <w:rsid w:val="002C51A2"/>
    <w:rsid w:val="002D45DD"/>
    <w:rsid w:val="002D785C"/>
    <w:rsid w:val="00303F8C"/>
    <w:rsid w:val="00304436"/>
    <w:rsid w:val="0030553A"/>
    <w:rsid w:val="00320155"/>
    <w:rsid w:val="00332761"/>
    <w:rsid w:val="003460BC"/>
    <w:rsid w:val="003556ED"/>
    <w:rsid w:val="00357C5E"/>
    <w:rsid w:val="00370A20"/>
    <w:rsid w:val="00382817"/>
    <w:rsid w:val="003A3607"/>
    <w:rsid w:val="003A599B"/>
    <w:rsid w:val="003A69B0"/>
    <w:rsid w:val="003C1911"/>
    <w:rsid w:val="003C2946"/>
    <w:rsid w:val="003C5726"/>
    <w:rsid w:val="003F426B"/>
    <w:rsid w:val="003F6BAF"/>
    <w:rsid w:val="004011B0"/>
    <w:rsid w:val="00422906"/>
    <w:rsid w:val="00427903"/>
    <w:rsid w:val="00431308"/>
    <w:rsid w:val="00436CCB"/>
    <w:rsid w:val="00442C66"/>
    <w:rsid w:val="00444412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27BE"/>
    <w:rsid w:val="004A41B7"/>
    <w:rsid w:val="004C6933"/>
    <w:rsid w:val="004C71D8"/>
    <w:rsid w:val="004D08A1"/>
    <w:rsid w:val="004D6F12"/>
    <w:rsid w:val="004D7A23"/>
    <w:rsid w:val="004F1592"/>
    <w:rsid w:val="004F166C"/>
    <w:rsid w:val="005113F7"/>
    <w:rsid w:val="00517713"/>
    <w:rsid w:val="005366D2"/>
    <w:rsid w:val="00545E63"/>
    <w:rsid w:val="00551887"/>
    <w:rsid w:val="00553CFF"/>
    <w:rsid w:val="00565971"/>
    <w:rsid w:val="00574B57"/>
    <w:rsid w:val="00584F93"/>
    <w:rsid w:val="005940DA"/>
    <w:rsid w:val="00594B4F"/>
    <w:rsid w:val="005B7A40"/>
    <w:rsid w:val="005D402A"/>
    <w:rsid w:val="005E7C5F"/>
    <w:rsid w:val="00600188"/>
    <w:rsid w:val="006077BE"/>
    <w:rsid w:val="006163E3"/>
    <w:rsid w:val="00617041"/>
    <w:rsid w:val="006474E2"/>
    <w:rsid w:val="00663B83"/>
    <w:rsid w:val="0068373C"/>
    <w:rsid w:val="006A3BC8"/>
    <w:rsid w:val="006A5649"/>
    <w:rsid w:val="006B0A1A"/>
    <w:rsid w:val="006B3EC1"/>
    <w:rsid w:val="006D0065"/>
    <w:rsid w:val="006D5BD6"/>
    <w:rsid w:val="006D6DF4"/>
    <w:rsid w:val="006F21E3"/>
    <w:rsid w:val="006F6C94"/>
    <w:rsid w:val="007062B6"/>
    <w:rsid w:val="00711827"/>
    <w:rsid w:val="0071412A"/>
    <w:rsid w:val="00715042"/>
    <w:rsid w:val="00721080"/>
    <w:rsid w:val="0073050A"/>
    <w:rsid w:val="0073329E"/>
    <w:rsid w:val="00752951"/>
    <w:rsid w:val="00772116"/>
    <w:rsid w:val="00773FC6"/>
    <w:rsid w:val="00790F47"/>
    <w:rsid w:val="007976AE"/>
    <w:rsid w:val="007A1B22"/>
    <w:rsid w:val="007A5DD5"/>
    <w:rsid w:val="007B05E4"/>
    <w:rsid w:val="007B3414"/>
    <w:rsid w:val="007C1263"/>
    <w:rsid w:val="007C2D96"/>
    <w:rsid w:val="007C4C41"/>
    <w:rsid w:val="007E2D79"/>
    <w:rsid w:val="007E6453"/>
    <w:rsid w:val="007E76B5"/>
    <w:rsid w:val="007F5CBD"/>
    <w:rsid w:val="007F64D4"/>
    <w:rsid w:val="0082103E"/>
    <w:rsid w:val="00822C39"/>
    <w:rsid w:val="00831440"/>
    <w:rsid w:val="00833178"/>
    <w:rsid w:val="00834C3B"/>
    <w:rsid w:val="00844445"/>
    <w:rsid w:val="00857CB5"/>
    <w:rsid w:val="00861368"/>
    <w:rsid w:val="00863EFC"/>
    <w:rsid w:val="00874912"/>
    <w:rsid w:val="00881257"/>
    <w:rsid w:val="008852A9"/>
    <w:rsid w:val="0088683C"/>
    <w:rsid w:val="008D3AB5"/>
    <w:rsid w:val="008F022F"/>
    <w:rsid w:val="008F1999"/>
    <w:rsid w:val="00900680"/>
    <w:rsid w:val="009040DB"/>
    <w:rsid w:val="00914B8F"/>
    <w:rsid w:val="0091674B"/>
    <w:rsid w:val="00924E61"/>
    <w:rsid w:val="00936924"/>
    <w:rsid w:val="0094240E"/>
    <w:rsid w:val="00951B10"/>
    <w:rsid w:val="0096322E"/>
    <w:rsid w:val="00976569"/>
    <w:rsid w:val="00980521"/>
    <w:rsid w:val="00996B07"/>
    <w:rsid w:val="009A5AA1"/>
    <w:rsid w:val="009A7037"/>
    <w:rsid w:val="009B2D0A"/>
    <w:rsid w:val="009B3F2C"/>
    <w:rsid w:val="009C0027"/>
    <w:rsid w:val="009C64EC"/>
    <w:rsid w:val="00A02CBC"/>
    <w:rsid w:val="00A069E1"/>
    <w:rsid w:val="00A06B88"/>
    <w:rsid w:val="00A173C7"/>
    <w:rsid w:val="00A2515C"/>
    <w:rsid w:val="00A2674E"/>
    <w:rsid w:val="00A31F58"/>
    <w:rsid w:val="00A347AA"/>
    <w:rsid w:val="00A6352D"/>
    <w:rsid w:val="00A711F2"/>
    <w:rsid w:val="00A74884"/>
    <w:rsid w:val="00A84830"/>
    <w:rsid w:val="00A92253"/>
    <w:rsid w:val="00A965FD"/>
    <w:rsid w:val="00AC3944"/>
    <w:rsid w:val="00AD3EFF"/>
    <w:rsid w:val="00AD5FEB"/>
    <w:rsid w:val="00AE4A97"/>
    <w:rsid w:val="00AE79E0"/>
    <w:rsid w:val="00AF1960"/>
    <w:rsid w:val="00AF6FF0"/>
    <w:rsid w:val="00B12287"/>
    <w:rsid w:val="00B2734E"/>
    <w:rsid w:val="00B35146"/>
    <w:rsid w:val="00B37321"/>
    <w:rsid w:val="00B37C0A"/>
    <w:rsid w:val="00B469FD"/>
    <w:rsid w:val="00B5565F"/>
    <w:rsid w:val="00B55FD2"/>
    <w:rsid w:val="00B6084E"/>
    <w:rsid w:val="00B61EAB"/>
    <w:rsid w:val="00B654CA"/>
    <w:rsid w:val="00B6649F"/>
    <w:rsid w:val="00B76695"/>
    <w:rsid w:val="00B93720"/>
    <w:rsid w:val="00B9729C"/>
    <w:rsid w:val="00BA7A86"/>
    <w:rsid w:val="00BB56FA"/>
    <w:rsid w:val="00BB6E0C"/>
    <w:rsid w:val="00BC6EB5"/>
    <w:rsid w:val="00BE46B2"/>
    <w:rsid w:val="00BE6877"/>
    <w:rsid w:val="00C07989"/>
    <w:rsid w:val="00C1116C"/>
    <w:rsid w:val="00C12347"/>
    <w:rsid w:val="00C12B73"/>
    <w:rsid w:val="00C23E10"/>
    <w:rsid w:val="00C25BC3"/>
    <w:rsid w:val="00C43F3C"/>
    <w:rsid w:val="00C465B3"/>
    <w:rsid w:val="00C613D5"/>
    <w:rsid w:val="00C61FF7"/>
    <w:rsid w:val="00C63F9B"/>
    <w:rsid w:val="00C65106"/>
    <w:rsid w:val="00C65304"/>
    <w:rsid w:val="00C8121A"/>
    <w:rsid w:val="00C960E6"/>
    <w:rsid w:val="00CB317D"/>
    <w:rsid w:val="00CB334A"/>
    <w:rsid w:val="00CB37E5"/>
    <w:rsid w:val="00CC037A"/>
    <w:rsid w:val="00CD2975"/>
    <w:rsid w:val="00CD3DE8"/>
    <w:rsid w:val="00CE6439"/>
    <w:rsid w:val="00CF29BC"/>
    <w:rsid w:val="00D03FB9"/>
    <w:rsid w:val="00D246ED"/>
    <w:rsid w:val="00D43A13"/>
    <w:rsid w:val="00D65C6C"/>
    <w:rsid w:val="00D65E4C"/>
    <w:rsid w:val="00D841E3"/>
    <w:rsid w:val="00D91902"/>
    <w:rsid w:val="00D9385D"/>
    <w:rsid w:val="00DA13E4"/>
    <w:rsid w:val="00DB1384"/>
    <w:rsid w:val="00DD376D"/>
    <w:rsid w:val="00DD620C"/>
    <w:rsid w:val="00E01766"/>
    <w:rsid w:val="00E046A5"/>
    <w:rsid w:val="00E105BC"/>
    <w:rsid w:val="00E10BC5"/>
    <w:rsid w:val="00E12424"/>
    <w:rsid w:val="00E138E9"/>
    <w:rsid w:val="00E16D2D"/>
    <w:rsid w:val="00E27D0A"/>
    <w:rsid w:val="00E31BB8"/>
    <w:rsid w:val="00E36656"/>
    <w:rsid w:val="00E37DEC"/>
    <w:rsid w:val="00E4130D"/>
    <w:rsid w:val="00E45010"/>
    <w:rsid w:val="00E47868"/>
    <w:rsid w:val="00E50FA5"/>
    <w:rsid w:val="00E54B60"/>
    <w:rsid w:val="00E5576D"/>
    <w:rsid w:val="00E55A3C"/>
    <w:rsid w:val="00E6406D"/>
    <w:rsid w:val="00E81017"/>
    <w:rsid w:val="00EA078E"/>
    <w:rsid w:val="00EB429F"/>
    <w:rsid w:val="00EB7BD5"/>
    <w:rsid w:val="00ED1034"/>
    <w:rsid w:val="00EE539E"/>
    <w:rsid w:val="00EF38D5"/>
    <w:rsid w:val="00F048B0"/>
    <w:rsid w:val="00F1749F"/>
    <w:rsid w:val="00F35219"/>
    <w:rsid w:val="00F3546E"/>
    <w:rsid w:val="00F372F3"/>
    <w:rsid w:val="00F4120A"/>
    <w:rsid w:val="00F4670D"/>
    <w:rsid w:val="00F5395D"/>
    <w:rsid w:val="00F647A0"/>
    <w:rsid w:val="00F71ABC"/>
    <w:rsid w:val="00F74145"/>
    <w:rsid w:val="00F900CF"/>
    <w:rsid w:val="00FC12A0"/>
    <w:rsid w:val="00FC362C"/>
    <w:rsid w:val="00FD4E84"/>
    <w:rsid w:val="00FE3A8B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CFF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B0A1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B0A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B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5816454-86D1-42CA-92AC-36EBF31556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D40D8A-F3FF-4D09-8E0A-1550F69AF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BF44C8-6E7D-4C9E-A558-1BA4B75E6E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1027</Words>
  <Characters>6594</Characters>
  <Application>Microsoft Office Word</Application>
  <DocSecurity>0</DocSecurity>
  <Lines>212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2023-11-14T05:34:00Z</dcterms:created>
  <dcterms:modified xsi:type="dcterms:W3CDTF">2025-11-12T23:26:00Z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